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1320B" w14:textId="76188340" w:rsidR="00365B9F" w:rsidRDefault="00927215" w:rsidP="009272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INFORMATION/BRIEF</w:t>
      </w:r>
      <w:r w:rsidR="009C5CAA">
        <w:rPr>
          <w:rFonts w:ascii="Times New Roman" w:hAnsi="Times New Roman" w:cs="Times New Roman"/>
          <w:b/>
          <w:sz w:val="24"/>
          <w:szCs w:val="24"/>
        </w:rPr>
        <w:t>ING</w:t>
      </w:r>
      <w:r w:rsidR="00C019B2">
        <w:rPr>
          <w:rFonts w:ascii="Times New Roman" w:hAnsi="Times New Roman" w:cs="Times New Roman"/>
          <w:b/>
          <w:sz w:val="24"/>
          <w:szCs w:val="24"/>
        </w:rPr>
        <w:t xml:space="preserve"> FOR THE REGIONAL DIRECTOR</w:t>
      </w:r>
    </w:p>
    <w:p w14:paraId="1E73E34C" w14:textId="5B28F018" w:rsidR="00F61396" w:rsidRDefault="00F61396" w:rsidP="008C1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8FAF12" w14:textId="7CCBE145" w:rsidR="009C5CAA" w:rsidRDefault="009C5CAA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</w:t>
      </w:r>
    </w:p>
    <w:p w14:paraId="348E0D14" w14:textId="77777777" w:rsidR="00E97554" w:rsidRDefault="00E97554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18EDC5" w14:textId="17DFE5A3" w:rsidR="00F61396" w:rsidRDefault="00C019B2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Jamestown S’Klallam Tribe</w:t>
      </w:r>
      <w:r w:rsidR="00DD0CF5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C709E">
        <w:rPr>
          <w:rFonts w:ascii="Times New Roman" w:hAnsi="Times New Roman" w:cs="Times New Roman"/>
          <w:sz w:val="24"/>
          <w:szCs w:val="24"/>
        </w:rPr>
        <w:t>Tribe</w:t>
      </w:r>
      <w:r>
        <w:rPr>
          <w:rFonts w:ascii="Times New Roman" w:hAnsi="Times New Roman" w:cs="Times New Roman"/>
          <w:sz w:val="24"/>
          <w:szCs w:val="24"/>
        </w:rPr>
        <w:t>) applica</w:t>
      </w:r>
      <w:r w:rsidR="00AC100E">
        <w:rPr>
          <w:rFonts w:ascii="Times New Roman" w:hAnsi="Times New Roman" w:cs="Times New Roman"/>
          <w:sz w:val="24"/>
          <w:szCs w:val="24"/>
        </w:rPr>
        <w:t>tion</w:t>
      </w:r>
      <w:r w:rsidR="00DD0C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AC100E">
        <w:rPr>
          <w:rFonts w:ascii="Times New Roman" w:hAnsi="Times New Roman" w:cs="Times New Roman"/>
          <w:sz w:val="24"/>
          <w:szCs w:val="24"/>
        </w:rPr>
        <w:t xml:space="preserve">commercial </w:t>
      </w:r>
      <w:r>
        <w:rPr>
          <w:rFonts w:ascii="Times New Roman" w:hAnsi="Times New Roman" w:cs="Times New Roman"/>
          <w:sz w:val="24"/>
          <w:szCs w:val="24"/>
        </w:rPr>
        <w:t>oyster cultivation within the boundary of Dungeness N</w:t>
      </w:r>
      <w:r w:rsidR="00AC709E">
        <w:rPr>
          <w:rFonts w:ascii="Times New Roman" w:hAnsi="Times New Roman" w:cs="Times New Roman"/>
          <w:sz w:val="24"/>
          <w:szCs w:val="24"/>
        </w:rPr>
        <w:t>ational Wildlife Refuge (Refuge</w:t>
      </w:r>
      <w:r w:rsidR="000643D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D668C1C" w14:textId="77777777" w:rsidR="00927215" w:rsidRDefault="00927215" w:rsidP="0092721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BACKGROUND</w:t>
      </w:r>
    </w:p>
    <w:p w14:paraId="4848923E" w14:textId="6659906E" w:rsidR="00A301FB" w:rsidRDefault="00816974" w:rsidP="00A301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57525B" w:rsidRPr="00A301FB">
        <w:rPr>
          <w:rFonts w:ascii="Times New Roman" w:hAnsi="Times New Roman" w:cs="Times New Roman"/>
          <w:sz w:val="24"/>
          <w:szCs w:val="24"/>
        </w:rPr>
        <w:t>2015</w:t>
      </w:r>
      <w:r w:rsidR="00DB4B56" w:rsidRPr="00A301FB">
        <w:rPr>
          <w:rFonts w:ascii="Times New Roman" w:hAnsi="Times New Roman" w:cs="Times New Roman"/>
          <w:sz w:val="24"/>
          <w:szCs w:val="24"/>
        </w:rPr>
        <w:t>,</w:t>
      </w:r>
      <w:r w:rsidR="0057525B" w:rsidRPr="00A301FB">
        <w:rPr>
          <w:rFonts w:ascii="Times New Roman" w:hAnsi="Times New Roman" w:cs="Times New Roman"/>
          <w:sz w:val="24"/>
          <w:szCs w:val="24"/>
        </w:rPr>
        <w:t xml:space="preserve"> the</w:t>
      </w:r>
      <w:r w:rsidR="00AC709E" w:rsidRPr="00A301FB">
        <w:rPr>
          <w:rFonts w:ascii="Times New Roman" w:hAnsi="Times New Roman" w:cs="Times New Roman"/>
          <w:sz w:val="24"/>
          <w:szCs w:val="24"/>
        </w:rPr>
        <w:t xml:space="preserve"> Tribe</w:t>
      </w:r>
      <w:r w:rsidR="000643D8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>began the process to</w:t>
      </w:r>
      <w:r w:rsidR="009C5CAA" w:rsidRPr="00A301FB">
        <w:rPr>
          <w:rFonts w:ascii="Times New Roman" w:hAnsi="Times New Roman" w:cs="Times New Roman"/>
          <w:sz w:val="24"/>
          <w:szCs w:val="24"/>
        </w:rPr>
        <w:t xml:space="preserve"> reestablish</w:t>
      </w:r>
      <w:r w:rsidR="00DB4B56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 xml:space="preserve">a </w:t>
      </w:r>
      <w:r w:rsidR="008C15F6" w:rsidRPr="00A301FB">
        <w:rPr>
          <w:rFonts w:ascii="Times New Roman" w:hAnsi="Times New Roman" w:cs="Times New Roman"/>
          <w:sz w:val="24"/>
          <w:szCs w:val="24"/>
        </w:rPr>
        <w:t>commercial shellfish</w:t>
      </w:r>
      <w:r w:rsidR="000643D8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>operation</w:t>
      </w:r>
      <w:r w:rsidR="00D02123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A301FB">
        <w:rPr>
          <w:rFonts w:ascii="Times New Roman" w:hAnsi="Times New Roman" w:cs="Times New Roman"/>
          <w:sz w:val="24"/>
          <w:szCs w:val="24"/>
        </w:rPr>
        <w:t xml:space="preserve">on 50 acres </w:t>
      </w:r>
      <w:r w:rsidR="00E97554">
        <w:rPr>
          <w:rFonts w:ascii="Times New Roman" w:hAnsi="Times New Roman" w:cs="Times New Roman"/>
          <w:sz w:val="24"/>
          <w:szCs w:val="24"/>
        </w:rPr>
        <w:t xml:space="preserve">of lease tidelands </w:t>
      </w:r>
      <w:r>
        <w:rPr>
          <w:rFonts w:ascii="Times New Roman" w:hAnsi="Times New Roman" w:cs="Times New Roman"/>
          <w:sz w:val="24"/>
          <w:szCs w:val="24"/>
        </w:rPr>
        <w:t>within the boundary of the Refuge</w:t>
      </w:r>
      <w:r w:rsidR="009C5CAA" w:rsidRPr="00A301FB">
        <w:rPr>
          <w:rFonts w:ascii="Times New Roman" w:hAnsi="Times New Roman" w:cs="Times New Roman"/>
          <w:sz w:val="24"/>
          <w:szCs w:val="24"/>
        </w:rPr>
        <w:t>. Commercial shellfish cultivation has not occurred within the Refuge since 2005</w:t>
      </w:r>
      <w:ins w:id="1" w:author="Foerster, Kevin" w:date="2019-04-24T10:35:00Z">
        <w:r w:rsidR="00E9257E">
          <w:rPr>
            <w:rFonts w:ascii="Times New Roman" w:hAnsi="Times New Roman" w:cs="Times New Roman"/>
            <w:sz w:val="24"/>
            <w:szCs w:val="24"/>
          </w:rPr>
          <w:t xml:space="preserve"> due to water quality issues</w:t>
        </w:r>
      </w:ins>
      <w:r w:rsidR="00484524" w:rsidRPr="00A301FB">
        <w:rPr>
          <w:rFonts w:ascii="Times New Roman" w:hAnsi="Times New Roman" w:cs="Times New Roman"/>
          <w:sz w:val="24"/>
          <w:szCs w:val="24"/>
        </w:rPr>
        <w:t>.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860167">
        <w:rPr>
          <w:rFonts w:ascii="Times New Roman" w:hAnsi="Times New Roman" w:cs="Times New Roman"/>
          <w:sz w:val="24"/>
          <w:szCs w:val="24"/>
        </w:rPr>
        <w:t>T</w:t>
      </w:r>
      <w:r w:rsidR="00106F9A">
        <w:rPr>
          <w:rFonts w:ascii="Times New Roman" w:hAnsi="Times New Roman" w:cs="Times New Roman"/>
          <w:sz w:val="24"/>
          <w:szCs w:val="24"/>
        </w:rPr>
        <w:t>he lease</w:t>
      </w:r>
      <w:r w:rsidR="00CC1016">
        <w:rPr>
          <w:rFonts w:ascii="Times New Roman" w:hAnsi="Times New Roman" w:cs="Times New Roman"/>
          <w:sz w:val="24"/>
          <w:szCs w:val="24"/>
        </w:rPr>
        <w:t xml:space="preserve"> tidelands are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incorporated into the Refuge </w:t>
      </w:r>
      <w:r>
        <w:rPr>
          <w:rFonts w:ascii="Times New Roman" w:hAnsi="Times New Roman" w:cs="Times New Roman"/>
          <w:sz w:val="24"/>
          <w:szCs w:val="24"/>
        </w:rPr>
        <w:t xml:space="preserve">by a </w:t>
      </w:r>
      <w:r w:rsidR="00A301FB">
        <w:rPr>
          <w:rFonts w:ascii="Times New Roman" w:hAnsi="Times New Roman" w:cs="Times New Roman"/>
          <w:sz w:val="24"/>
          <w:szCs w:val="24"/>
        </w:rPr>
        <w:t>Use</w:t>
      </w:r>
      <w:r>
        <w:rPr>
          <w:rFonts w:ascii="Times New Roman" w:hAnsi="Times New Roman" w:cs="Times New Roman"/>
          <w:sz w:val="24"/>
          <w:szCs w:val="24"/>
        </w:rPr>
        <w:t xml:space="preserve"> Easement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Deed</w:t>
      </w:r>
      <w:r w:rsidR="002C2655">
        <w:rPr>
          <w:rFonts w:ascii="Times New Roman" w:hAnsi="Times New Roman" w:cs="Times New Roman"/>
          <w:sz w:val="24"/>
          <w:szCs w:val="24"/>
        </w:rPr>
        <w:t xml:space="preserve"> (Deed</w:t>
      </w:r>
      <w:r w:rsidR="00106F9A">
        <w:rPr>
          <w:rFonts w:ascii="Times New Roman" w:hAnsi="Times New Roman" w:cs="Times New Roman"/>
          <w:sz w:val="24"/>
          <w:szCs w:val="24"/>
        </w:rPr>
        <w:t>)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from WA De</w:t>
      </w:r>
      <w:r>
        <w:rPr>
          <w:rFonts w:ascii="Times New Roman" w:hAnsi="Times New Roman" w:cs="Times New Roman"/>
          <w:sz w:val="24"/>
          <w:szCs w:val="24"/>
        </w:rPr>
        <w:t>part</w:t>
      </w:r>
      <w:r w:rsidR="00106F9A">
        <w:rPr>
          <w:rFonts w:ascii="Times New Roman" w:hAnsi="Times New Roman" w:cs="Times New Roman"/>
          <w:sz w:val="24"/>
          <w:szCs w:val="24"/>
        </w:rPr>
        <w:t>ment of Natural Resources (DNR)</w:t>
      </w:r>
      <w:r w:rsidR="00860167">
        <w:rPr>
          <w:rFonts w:ascii="Times New Roman" w:hAnsi="Times New Roman" w:cs="Times New Roman"/>
          <w:sz w:val="24"/>
          <w:szCs w:val="24"/>
        </w:rPr>
        <w:t xml:space="preserve">. The Deed grants </w:t>
      </w:r>
      <w:r w:rsidR="00E97554">
        <w:rPr>
          <w:rFonts w:ascii="Times New Roman" w:hAnsi="Times New Roman" w:cs="Times New Roman"/>
          <w:sz w:val="24"/>
          <w:szCs w:val="24"/>
        </w:rPr>
        <w:t xml:space="preserve">the Refuge </w:t>
      </w:r>
      <w:r w:rsidR="00860167">
        <w:rPr>
          <w:rFonts w:ascii="Times New Roman" w:hAnsi="Times New Roman" w:cs="Times New Roman"/>
          <w:sz w:val="24"/>
          <w:szCs w:val="24"/>
        </w:rPr>
        <w:t xml:space="preserve">the right to manage the tidelands as a wildlife refuge and allows the </w:t>
      </w:r>
      <w:r w:rsidR="00860167" w:rsidRPr="00A301FB">
        <w:rPr>
          <w:rFonts w:ascii="Times New Roman" w:hAnsi="Times New Roman" w:cs="Times New Roman"/>
          <w:sz w:val="24"/>
          <w:szCs w:val="24"/>
        </w:rPr>
        <w:t xml:space="preserve">Service </w:t>
      </w:r>
      <w:r w:rsidR="00860167">
        <w:rPr>
          <w:rFonts w:ascii="Times New Roman" w:hAnsi="Times New Roman" w:cs="Times New Roman"/>
          <w:sz w:val="24"/>
          <w:szCs w:val="24"/>
        </w:rPr>
        <w:t>to</w:t>
      </w:r>
      <w:r w:rsidR="00860167" w:rsidRPr="00A301FB">
        <w:rPr>
          <w:rFonts w:ascii="Times New Roman" w:hAnsi="Times New Roman" w:cs="Times New Roman"/>
          <w:sz w:val="24"/>
          <w:szCs w:val="24"/>
        </w:rPr>
        <w:t xml:space="preserve"> assert li</w:t>
      </w:r>
      <w:r w:rsidR="00860167">
        <w:rPr>
          <w:rFonts w:ascii="Times New Roman" w:hAnsi="Times New Roman" w:cs="Times New Roman"/>
          <w:sz w:val="24"/>
          <w:szCs w:val="24"/>
        </w:rPr>
        <w:t xml:space="preserve">mitations on aquaculture leases </w:t>
      </w:r>
      <w:r w:rsidR="00860167" w:rsidRPr="00A301FB">
        <w:rPr>
          <w:rFonts w:ascii="Times New Roman" w:hAnsi="Times New Roman" w:cs="Times New Roman"/>
          <w:sz w:val="24"/>
          <w:szCs w:val="24"/>
        </w:rPr>
        <w:t>that may make aquaculture unprofitable or impractical</w:t>
      </w:r>
      <w:r w:rsidR="00860167">
        <w:rPr>
          <w:rFonts w:ascii="Times New Roman" w:hAnsi="Times New Roman" w:cs="Times New Roman"/>
          <w:sz w:val="24"/>
          <w:szCs w:val="24"/>
        </w:rPr>
        <w:t xml:space="preserve">, </w:t>
      </w:r>
      <w:r w:rsidR="00860167" w:rsidRPr="00A301FB">
        <w:rPr>
          <w:rFonts w:ascii="Times New Roman" w:hAnsi="Times New Roman" w:cs="Times New Roman"/>
          <w:sz w:val="24"/>
          <w:szCs w:val="24"/>
        </w:rPr>
        <w:t>so long as th</w:t>
      </w:r>
      <w:r w:rsidR="00860167">
        <w:rPr>
          <w:rFonts w:ascii="Times New Roman" w:hAnsi="Times New Roman" w:cs="Times New Roman"/>
          <w:sz w:val="24"/>
          <w:szCs w:val="24"/>
        </w:rPr>
        <w:t xml:space="preserve">ey are tied to </w:t>
      </w:r>
      <w:r w:rsidR="00E97554">
        <w:rPr>
          <w:rFonts w:ascii="Times New Roman" w:hAnsi="Times New Roman" w:cs="Times New Roman"/>
          <w:sz w:val="24"/>
          <w:szCs w:val="24"/>
        </w:rPr>
        <w:t xml:space="preserve">Refuge </w:t>
      </w:r>
      <w:r w:rsidR="00860167">
        <w:rPr>
          <w:rFonts w:ascii="Times New Roman" w:hAnsi="Times New Roman" w:cs="Times New Roman"/>
          <w:sz w:val="24"/>
          <w:szCs w:val="24"/>
        </w:rPr>
        <w:t xml:space="preserve">purposes. Permitting/leasing </w:t>
      </w:r>
      <w:r w:rsidR="00106F9A">
        <w:rPr>
          <w:rFonts w:ascii="Times New Roman" w:hAnsi="Times New Roman" w:cs="Times New Roman"/>
          <w:sz w:val="24"/>
          <w:szCs w:val="24"/>
        </w:rPr>
        <w:t>a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uthority for </w:t>
      </w:r>
      <w:r w:rsidR="00860167">
        <w:rPr>
          <w:rFonts w:ascii="Times New Roman" w:hAnsi="Times New Roman" w:cs="Times New Roman"/>
          <w:sz w:val="24"/>
          <w:szCs w:val="24"/>
        </w:rPr>
        <w:t xml:space="preserve">aquaculture </w:t>
      </w:r>
      <w:r w:rsidR="00A301FB">
        <w:rPr>
          <w:rFonts w:ascii="Times New Roman" w:hAnsi="Times New Roman" w:cs="Times New Roman"/>
          <w:sz w:val="24"/>
          <w:szCs w:val="24"/>
        </w:rPr>
        <w:t>activities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resides with the </w:t>
      </w:r>
      <w:r>
        <w:rPr>
          <w:rFonts w:ascii="Times New Roman" w:hAnsi="Times New Roman" w:cs="Times New Roman"/>
          <w:sz w:val="24"/>
          <w:szCs w:val="24"/>
        </w:rPr>
        <w:t>US Army Corps of Engineers (Corps)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Clallam </w:t>
      </w:r>
      <w:r w:rsidR="00A301FB" w:rsidRPr="00A301FB">
        <w:rPr>
          <w:rFonts w:ascii="Times New Roman" w:hAnsi="Times New Roman" w:cs="Times New Roman"/>
          <w:sz w:val="24"/>
          <w:szCs w:val="24"/>
        </w:rPr>
        <w:t>County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B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County</w:t>
      </w:r>
      <w:r w:rsidR="00AA0B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WA Department of Ecology (WADOE)</w:t>
      </w:r>
      <w:r w:rsidR="00841436">
        <w:rPr>
          <w:rFonts w:ascii="Times New Roman" w:hAnsi="Times New Roman" w:cs="Times New Roman"/>
          <w:sz w:val="24"/>
          <w:szCs w:val="24"/>
        </w:rPr>
        <w:t>,</w:t>
      </w:r>
      <w:r w:rsidR="00106F9A">
        <w:rPr>
          <w:rFonts w:ascii="Times New Roman" w:hAnsi="Times New Roman" w:cs="Times New Roman"/>
          <w:sz w:val="24"/>
          <w:szCs w:val="24"/>
        </w:rPr>
        <w:t xml:space="preserve"> and DNR</w:t>
      </w:r>
      <w:r w:rsidR="00860167">
        <w:rPr>
          <w:rFonts w:ascii="Times New Roman" w:hAnsi="Times New Roman" w:cs="Times New Roman"/>
          <w:sz w:val="24"/>
          <w:szCs w:val="24"/>
        </w:rPr>
        <w:t xml:space="preserve">. </w:t>
      </w:r>
      <w:ins w:id="2" w:author="Foerster, Kevin" w:date="2019-04-24T10:36:00Z">
        <w:r w:rsidR="00E9257E">
          <w:rPr>
            <w:rFonts w:ascii="Times New Roman" w:hAnsi="Times New Roman" w:cs="Times New Roman"/>
            <w:sz w:val="24"/>
            <w:szCs w:val="24"/>
          </w:rPr>
          <w:t xml:space="preserve">Any restrictions on oyster cultivation would </w:t>
        </w:r>
      </w:ins>
      <w:del w:id="3" w:author="Foerster, Kevin" w:date="2019-04-24T10:36:00Z">
        <w:r w:rsidR="00860167" w:rsidDel="00E9257E">
          <w:rPr>
            <w:rFonts w:ascii="Times New Roman" w:hAnsi="Times New Roman" w:cs="Times New Roman"/>
            <w:sz w:val="24"/>
            <w:szCs w:val="24"/>
          </w:rPr>
          <w:delText>Limitations</w:delText>
        </w:r>
      </w:del>
      <w:r w:rsidR="00860167">
        <w:rPr>
          <w:rFonts w:ascii="Times New Roman" w:hAnsi="Times New Roman" w:cs="Times New Roman"/>
          <w:sz w:val="24"/>
          <w:szCs w:val="24"/>
        </w:rPr>
        <w:t xml:space="preserve"> need to be incorporated into these </w:t>
      </w:r>
      <w:del w:id="4" w:author="McCarthy, Nicole" w:date="2019-04-24T14:52:00Z">
        <w:r w:rsidR="00860167" w:rsidDel="0098784F">
          <w:rPr>
            <w:rFonts w:ascii="Times New Roman" w:hAnsi="Times New Roman" w:cs="Times New Roman"/>
            <w:sz w:val="24"/>
            <w:szCs w:val="24"/>
          </w:rPr>
          <w:delText xml:space="preserve">agencies' </w:delText>
        </w:r>
      </w:del>
      <w:ins w:id="5" w:author="McCarthy, Nicole" w:date="2019-04-24T14:52:00Z">
        <w:r w:rsidR="0098784F">
          <w:rPr>
            <w:rFonts w:ascii="Times New Roman" w:hAnsi="Times New Roman" w:cs="Times New Roman"/>
            <w:sz w:val="24"/>
            <w:szCs w:val="24"/>
          </w:rPr>
          <w:t xml:space="preserve">agencies’ </w:t>
        </w:r>
      </w:ins>
      <w:r w:rsidR="00860167">
        <w:rPr>
          <w:rFonts w:ascii="Times New Roman" w:hAnsi="Times New Roman" w:cs="Times New Roman"/>
          <w:sz w:val="24"/>
          <w:szCs w:val="24"/>
        </w:rPr>
        <w:t>permitting processes</w:t>
      </w:r>
      <w:r w:rsidR="00106F9A">
        <w:rPr>
          <w:rFonts w:ascii="Times New Roman" w:hAnsi="Times New Roman" w:cs="Times New Roman"/>
          <w:sz w:val="24"/>
          <w:szCs w:val="24"/>
        </w:rPr>
        <w:t>.</w:t>
      </w:r>
      <w:r w:rsidR="008414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CB780" w14:textId="4A21B838" w:rsidR="009C5CAA" w:rsidRDefault="009C5CAA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Tribe</w:t>
      </w:r>
      <w:r w:rsidR="00E97554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203186">
        <w:rPr>
          <w:rFonts w:ascii="Times New Roman" w:hAnsi="Times New Roman" w:cs="Times New Roman"/>
          <w:sz w:val="24"/>
          <w:szCs w:val="24"/>
        </w:rPr>
        <w:t xml:space="preserve">application for </w:t>
      </w:r>
      <w:r w:rsidR="00E97554">
        <w:rPr>
          <w:rFonts w:ascii="Times New Roman" w:hAnsi="Times New Roman" w:cs="Times New Roman"/>
          <w:sz w:val="24"/>
          <w:szCs w:val="24"/>
        </w:rPr>
        <w:t xml:space="preserve">a </w:t>
      </w:r>
      <w:r w:rsidR="00203186">
        <w:rPr>
          <w:rFonts w:ascii="Times New Roman" w:hAnsi="Times New Roman" w:cs="Times New Roman"/>
          <w:sz w:val="24"/>
          <w:szCs w:val="24"/>
        </w:rPr>
        <w:t xml:space="preserve">commercial aquaculture </w:t>
      </w:r>
      <w:r>
        <w:rPr>
          <w:rFonts w:ascii="Times New Roman" w:hAnsi="Times New Roman" w:cs="Times New Roman"/>
          <w:sz w:val="24"/>
          <w:szCs w:val="24"/>
        </w:rPr>
        <w:t xml:space="preserve">permit </w:t>
      </w:r>
      <w:r w:rsidR="00484524">
        <w:rPr>
          <w:rFonts w:ascii="Times New Roman" w:hAnsi="Times New Roman" w:cs="Times New Roman"/>
          <w:sz w:val="24"/>
          <w:szCs w:val="24"/>
        </w:rPr>
        <w:t>is cur</w:t>
      </w:r>
      <w:r w:rsidR="00816974">
        <w:rPr>
          <w:rFonts w:ascii="Times New Roman" w:hAnsi="Times New Roman" w:cs="Times New Roman"/>
          <w:sz w:val="24"/>
          <w:szCs w:val="24"/>
        </w:rPr>
        <w:t>rently being reviewed by the County</w:t>
      </w:r>
      <w:r w:rsidR="00484524">
        <w:rPr>
          <w:rFonts w:ascii="Times New Roman" w:hAnsi="Times New Roman" w:cs="Times New Roman"/>
          <w:sz w:val="24"/>
          <w:szCs w:val="24"/>
        </w:rPr>
        <w:t xml:space="preserve">, </w:t>
      </w:r>
      <w:r w:rsidR="00203186">
        <w:rPr>
          <w:rFonts w:ascii="Times New Roman" w:hAnsi="Times New Roman" w:cs="Times New Roman"/>
          <w:sz w:val="24"/>
          <w:szCs w:val="24"/>
        </w:rPr>
        <w:t>Corps</w:t>
      </w:r>
      <w:r w:rsidR="00E97554">
        <w:rPr>
          <w:rFonts w:ascii="Times New Roman" w:hAnsi="Times New Roman" w:cs="Times New Roman"/>
          <w:sz w:val="24"/>
          <w:szCs w:val="24"/>
        </w:rPr>
        <w:t>,</w:t>
      </w:r>
      <w:r w:rsidR="00484524">
        <w:rPr>
          <w:rFonts w:ascii="Times New Roman" w:hAnsi="Times New Roman" w:cs="Times New Roman"/>
          <w:sz w:val="24"/>
          <w:szCs w:val="24"/>
        </w:rPr>
        <w:t xml:space="preserve"> and </w:t>
      </w:r>
      <w:r w:rsidR="00BE14F2">
        <w:rPr>
          <w:rFonts w:ascii="Times New Roman" w:hAnsi="Times New Roman" w:cs="Times New Roman"/>
          <w:sz w:val="24"/>
          <w:szCs w:val="24"/>
        </w:rPr>
        <w:t>WADOE</w:t>
      </w:r>
      <w:r w:rsidR="00203186">
        <w:rPr>
          <w:rFonts w:ascii="Times New Roman" w:hAnsi="Times New Roman" w:cs="Times New Roman"/>
          <w:sz w:val="24"/>
          <w:szCs w:val="24"/>
        </w:rPr>
        <w:t>.</w:t>
      </w:r>
      <w:r w:rsidRPr="009C5C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Refuge </w:t>
      </w:r>
      <w:ins w:id="6" w:author="Foerster, Kevin" w:date="2019-04-24T10:25:00Z">
        <w:r w:rsidR="000848B8">
          <w:rPr>
            <w:rFonts w:ascii="Times New Roman" w:hAnsi="Times New Roman" w:cs="Times New Roman"/>
            <w:sz w:val="24"/>
            <w:szCs w:val="24"/>
          </w:rPr>
          <w:t xml:space="preserve">has </w:t>
        </w:r>
      </w:ins>
      <w:r>
        <w:rPr>
          <w:rFonts w:ascii="Times New Roman" w:hAnsi="Times New Roman" w:cs="Times New Roman"/>
          <w:sz w:val="24"/>
          <w:szCs w:val="24"/>
        </w:rPr>
        <w:t>provided comment</w:t>
      </w:r>
      <w:r w:rsidR="00E9755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to the County for this project on</w:t>
      </w:r>
      <w:r w:rsidR="00816974">
        <w:rPr>
          <w:rFonts w:ascii="Times New Roman" w:hAnsi="Times New Roman" w:cs="Times New Roman"/>
          <w:sz w:val="24"/>
          <w:szCs w:val="24"/>
        </w:rPr>
        <w:t xml:space="preserve"> April 4, 2018</w:t>
      </w:r>
      <w:ins w:id="7" w:author="McCarthy, Nicole" w:date="2019-04-24T14:52:00Z">
        <w:r w:rsidR="0098784F">
          <w:rPr>
            <w:rFonts w:ascii="Times New Roman" w:hAnsi="Times New Roman" w:cs="Times New Roman"/>
            <w:sz w:val="24"/>
            <w:szCs w:val="24"/>
          </w:rPr>
          <w:t>,</w:t>
        </w:r>
      </w:ins>
      <w:ins w:id="8" w:author="Foerster, Kevin" w:date="2019-04-24T10:25:00Z">
        <w:r w:rsidR="000848B8">
          <w:rPr>
            <w:rFonts w:ascii="Times New Roman" w:hAnsi="Times New Roman" w:cs="Times New Roman"/>
            <w:sz w:val="24"/>
            <w:szCs w:val="24"/>
          </w:rPr>
          <w:t xml:space="preserve"> and to the </w:t>
        </w:r>
      </w:ins>
      <w:del w:id="9" w:author="Foerster, Kevin" w:date="2019-04-24T10:25:00Z">
        <w:r w:rsidDel="000848B8">
          <w:rPr>
            <w:rFonts w:ascii="Times New Roman" w:hAnsi="Times New Roman" w:cs="Times New Roman"/>
            <w:sz w:val="24"/>
            <w:szCs w:val="24"/>
          </w:rPr>
          <w:delText xml:space="preserve">. </w:delText>
        </w:r>
        <w:r w:rsidR="00D72C3A" w:rsidDel="000848B8">
          <w:rPr>
            <w:rFonts w:ascii="Times New Roman" w:hAnsi="Times New Roman" w:cs="Times New Roman"/>
            <w:sz w:val="24"/>
            <w:szCs w:val="24"/>
          </w:rPr>
          <w:delText xml:space="preserve">The </w:delText>
        </w:r>
        <w:r w:rsidDel="000848B8">
          <w:rPr>
            <w:rFonts w:ascii="Times New Roman" w:hAnsi="Times New Roman" w:cs="Times New Roman"/>
            <w:sz w:val="24"/>
            <w:szCs w:val="24"/>
          </w:rPr>
          <w:delText xml:space="preserve">Refuge </w:delText>
        </w:r>
        <w:r w:rsidR="00D72C3A" w:rsidDel="000848B8">
          <w:rPr>
            <w:rFonts w:ascii="Times New Roman" w:hAnsi="Times New Roman" w:cs="Times New Roman"/>
            <w:sz w:val="24"/>
            <w:szCs w:val="24"/>
          </w:rPr>
          <w:delText xml:space="preserve">also provided </w:delText>
        </w:r>
        <w:r w:rsidDel="000848B8">
          <w:rPr>
            <w:rFonts w:ascii="Times New Roman" w:hAnsi="Times New Roman" w:cs="Times New Roman"/>
            <w:sz w:val="24"/>
            <w:szCs w:val="24"/>
          </w:rPr>
          <w:delText>comm</w:delText>
        </w:r>
      </w:del>
      <w:del w:id="10" w:author="Foerster, Kevin" w:date="2019-04-24T10:26:00Z">
        <w:r w:rsidDel="000848B8">
          <w:rPr>
            <w:rFonts w:ascii="Times New Roman" w:hAnsi="Times New Roman" w:cs="Times New Roman"/>
            <w:sz w:val="24"/>
            <w:szCs w:val="24"/>
          </w:rPr>
          <w:delText xml:space="preserve">ents to </w:delText>
        </w:r>
        <w:r w:rsidR="00E97554" w:rsidDel="000848B8">
          <w:rPr>
            <w:rFonts w:ascii="Times New Roman" w:hAnsi="Times New Roman" w:cs="Times New Roman"/>
            <w:sz w:val="24"/>
            <w:szCs w:val="24"/>
          </w:rPr>
          <w:delText>the</w:delText>
        </w:r>
      </w:del>
      <w:r w:rsidR="00E975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Corps/WADOE </w:t>
      </w:r>
      <w:del w:id="11" w:author="Foerster, Kevin" w:date="2019-04-24T10:26:00Z">
        <w:r w:rsidDel="000848B8">
          <w:rPr>
            <w:rFonts w:ascii="Times New Roman" w:hAnsi="Times New Roman" w:cs="Times New Roman"/>
            <w:sz w:val="24"/>
            <w:szCs w:val="24"/>
          </w:rPr>
          <w:delText>on this proposal</w:delText>
        </w:r>
      </w:del>
      <w:del w:id="12" w:author="McCarthy, Nicole" w:date="2019-04-24T14:52:00Z">
        <w:r w:rsidDel="0098784F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D72C3A">
        <w:rPr>
          <w:rFonts w:ascii="Times New Roman" w:hAnsi="Times New Roman" w:cs="Times New Roman"/>
          <w:sz w:val="24"/>
          <w:szCs w:val="24"/>
        </w:rPr>
        <w:t>on February 27,</w:t>
      </w:r>
      <w:r>
        <w:rPr>
          <w:rFonts w:ascii="Times New Roman" w:hAnsi="Times New Roman" w:cs="Times New Roman"/>
          <w:sz w:val="24"/>
          <w:szCs w:val="24"/>
        </w:rPr>
        <w:t xml:space="preserve"> 2019. </w:t>
      </w:r>
      <w:r w:rsidR="000D0AD1">
        <w:rPr>
          <w:rFonts w:ascii="Times New Roman" w:hAnsi="Times New Roman" w:cs="Times New Roman"/>
          <w:sz w:val="24"/>
          <w:szCs w:val="24"/>
        </w:rPr>
        <w:t>The Trib</w:t>
      </w:r>
      <w:ins w:id="13" w:author="Foerster, Kevin" w:date="2019-04-24T10:26:00Z">
        <w:r w:rsidR="000848B8">
          <w:rPr>
            <w:rFonts w:ascii="Times New Roman" w:hAnsi="Times New Roman" w:cs="Times New Roman"/>
            <w:sz w:val="24"/>
            <w:szCs w:val="24"/>
          </w:rPr>
          <w:t xml:space="preserve">al Chairman sent </w:t>
        </w:r>
      </w:ins>
      <w:del w:id="14" w:author="Foerster, Kevin" w:date="2019-04-24T10:26:00Z">
        <w:r w:rsidR="000D0AD1" w:rsidDel="000848B8">
          <w:rPr>
            <w:rFonts w:ascii="Times New Roman" w:hAnsi="Times New Roman" w:cs="Times New Roman"/>
            <w:sz w:val="24"/>
            <w:szCs w:val="24"/>
          </w:rPr>
          <w:delText>es responded with</w:delText>
        </w:r>
      </w:del>
      <w:del w:id="15" w:author="McCarthy, Nicole" w:date="2019-04-24T14:53:00Z">
        <w:r w:rsidR="000D0AD1" w:rsidDel="0098784F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0D0AD1">
        <w:rPr>
          <w:rFonts w:ascii="Times New Roman" w:hAnsi="Times New Roman" w:cs="Times New Roman"/>
          <w:sz w:val="24"/>
          <w:szCs w:val="24"/>
        </w:rPr>
        <w:t>a March 18, 2018</w:t>
      </w:r>
      <w:r w:rsidR="00E97554">
        <w:rPr>
          <w:rFonts w:ascii="Times New Roman" w:hAnsi="Times New Roman" w:cs="Times New Roman"/>
          <w:sz w:val="24"/>
          <w:szCs w:val="24"/>
        </w:rPr>
        <w:t>,</w:t>
      </w:r>
      <w:r w:rsidR="000D0AD1">
        <w:rPr>
          <w:rFonts w:ascii="Times New Roman" w:hAnsi="Times New Roman" w:cs="Times New Roman"/>
          <w:sz w:val="24"/>
          <w:szCs w:val="24"/>
        </w:rPr>
        <w:t xml:space="preserve"> letter </w:t>
      </w:r>
      <w:del w:id="16" w:author="Foerster, Kevin" w:date="2019-04-24T10:26:00Z">
        <w:r w:rsidR="000D0AD1" w:rsidDel="000848B8">
          <w:rPr>
            <w:rFonts w:ascii="Times New Roman" w:hAnsi="Times New Roman" w:cs="Times New Roman"/>
            <w:sz w:val="24"/>
            <w:szCs w:val="24"/>
          </w:rPr>
          <w:delText>to</w:delText>
        </w:r>
      </w:del>
      <w:ins w:id="17" w:author="Foerster, Kevin" w:date="2019-04-24T10:26:00Z">
        <w:r w:rsidR="000848B8">
          <w:rPr>
            <w:rFonts w:ascii="Times New Roman" w:hAnsi="Times New Roman" w:cs="Times New Roman"/>
            <w:sz w:val="24"/>
            <w:szCs w:val="24"/>
          </w:rPr>
          <w:t>to the Regional Director</w:t>
        </w:r>
      </w:ins>
      <w:ins w:id="18" w:author="McCarthy, Nicole" w:date="2019-04-24T14:53:00Z">
        <w:r w:rsidR="0098784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19" w:author="Foerster, Kevin" w:date="2019-04-24T10:27:00Z">
        <w:r w:rsidR="000D0AD1" w:rsidDel="000848B8">
          <w:rPr>
            <w:rFonts w:ascii="Times New Roman" w:hAnsi="Times New Roman" w:cs="Times New Roman"/>
            <w:sz w:val="24"/>
            <w:szCs w:val="24"/>
          </w:rPr>
          <w:delText xml:space="preserve"> Robyn Thorson</w:delText>
        </w:r>
      </w:del>
      <w:ins w:id="20" w:author="Foerster, Kevin" w:date="2019-04-24T10:27:00Z">
        <w:r w:rsidR="000848B8">
          <w:rPr>
            <w:rFonts w:ascii="Times New Roman" w:hAnsi="Times New Roman" w:cs="Times New Roman"/>
            <w:sz w:val="24"/>
            <w:szCs w:val="24"/>
          </w:rPr>
          <w:t xml:space="preserve">outlining their concerns and </w:t>
        </w:r>
      </w:ins>
      <w:del w:id="21" w:author="Foerster, Kevin" w:date="2019-04-24T10:27:00Z">
        <w:r w:rsidR="000D0AD1" w:rsidDel="000848B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0D0AD1">
        <w:rPr>
          <w:rFonts w:ascii="Times New Roman" w:hAnsi="Times New Roman" w:cs="Times New Roman"/>
          <w:sz w:val="24"/>
          <w:szCs w:val="24"/>
        </w:rPr>
        <w:t xml:space="preserve">requesting </w:t>
      </w:r>
      <w:r w:rsidR="00E97554">
        <w:rPr>
          <w:rFonts w:ascii="Times New Roman" w:hAnsi="Times New Roman" w:cs="Times New Roman"/>
          <w:sz w:val="24"/>
          <w:szCs w:val="24"/>
        </w:rPr>
        <w:t>Government-to-</w:t>
      </w:r>
      <w:r w:rsidR="000D0AD1">
        <w:rPr>
          <w:rFonts w:ascii="Times New Roman" w:hAnsi="Times New Roman" w:cs="Times New Roman"/>
          <w:sz w:val="24"/>
          <w:szCs w:val="24"/>
        </w:rPr>
        <w:t xml:space="preserve">Government </w:t>
      </w:r>
      <w:r w:rsidR="00E97554">
        <w:rPr>
          <w:rFonts w:ascii="Times New Roman" w:hAnsi="Times New Roman" w:cs="Times New Roman"/>
          <w:sz w:val="24"/>
          <w:szCs w:val="24"/>
        </w:rPr>
        <w:t>consultation</w:t>
      </w:r>
      <w:r w:rsidR="000D0AD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F77B1D" w14:textId="585A7946" w:rsidR="009C5CAA" w:rsidRDefault="009C5CAA" w:rsidP="007228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DISCUSSION</w:t>
      </w:r>
    </w:p>
    <w:p w14:paraId="74206034" w14:textId="0AA50B9F" w:rsidR="000848B8" w:rsidRDefault="000848B8">
      <w:pPr>
        <w:pStyle w:val="ListParagraph"/>
        <w:numPr>
          <w:ilvl w:val="0"/>
          <w:numId w:val="3"/>
        </w:numPr>
        <w:spacing w:line="240" w:lineRule="auto"/>
        <w:rPr>
          <w:ins w:id="22" w:author="Foerster, Kevin" w:date="2019-04-24T10:28:00Z"/>
          <w:rFonts w:ascii="Times New Roman" w:hAnsi="Times New Roman" w:cs="Times New Roman"/>
          <w:sz w:val="24"/>
          <w:szCs w:val="24"/>
        </w:rPr>
      </w:pPr>
      <w:ins w:id="23" w:author="Foerster, Kevin" w:date="2019-04-24T10:28:00Z">
        <w:r>
          <w:rPr>
            <w:rFonts w:ascii="Times New Roman" w:hAnsi="Times New Roman" w:cs="Times New Roman"/>
            <w:sz w:val="24"/>
            <w:szCs w:val="24"/>
          </w:rPr>
          <w:t xml:space="preserve">Refuge staff have been engaged with Tribal staff on this issue for several years. </w:t>
        </w:r>
        <w:del w:id="24" w:author="McCarthy, Nicole" w:date="2019-04-24T14:53:00Z">
          <w:r w:rsidDel="0098784F">
            <w:rPr>
              <w:rFonts w:ascii="Times New Roman" w:hAnsi="Times New Roman" w:cs="Times New Roman"/>
              <w:sz w:val="24"/>
              <w:szCs w:val="24"/>
            </w:rPr>
            <w:delText xml:space="preserve"> </w:delText>
          </w:r>
        </w:del>
        <w:r>
          <w:rPr>
            <w:rFonts w:ascii="Times New Roman" w:hAnsi="Times New Roman" w:cs="Times New Roman"/>
            <w:sz w:val="24"/>
            <w:szCs w:val="24"/>
          </w:rPr>
          <w:t xml:space="preserve">Refuge comments </w:t>
        </w:r>
      </w:ins>
      <w:ins w:id="25" w:author="Foerster, Kevin" w:date="2019-04-24T10:30:00Z">
        <w:r>
          <w:rPr>
            <w:rFonts w:ascii="Times New Roman" w:hAnsi="Times New Roman" w:cs="Times New Roman"/>
            <w:sz w:val="24"/>
            <w:szCs w:val="24"/>
          </w:rPr>
          <w:t xml:space="preserve">on the changing project </w:t>
        </w:r>
      </w:ins>
      <w:ins w:id="26" w:author="Foerster, Kevin" w:date="2019-04-24T10:29:00Z">
        <w:r>
          <w:rPr>
            <w:rFonts w:ascii="Times New Roman" w:hAnsi="Times New Roman" w:cs="Times New Roman"/>
            <w:sz w:val="24"/>
            <w:szCs w:val="24"/>
          </w:rPr>
          <w:t>have</w:t>
        </w:r>
      </w:ins>
      <w:ins w:id="27" w:author="Foerster, Kevin" w:date="2019-04-24T10:30:00Z">
        <w:r>
          <w:rPr>
            <w:rFonts w:ascii="Times New Roman" w:hAnsi="Times New Roman" w:cs="Times New Roman"/>
            <w:sz w:val="24"/>
            <w:szCs w:val="24"/>
          </w:rPr>
          <w:t xml:space="preserve"> consistently been</w:t>
        </w:r>
      </w:ins>
      <w:ins w:id="28" w:author="Foerster, Kevin" w:date="2019-04-24T10:29:00Z">
        <w:r>
          <w:rPr>
            <w:rFonts w:ascii="Times New Roman" w:hAnsi="Times New Roman" w:cs="Times New Roman"/>
            <w:sz w:val="24"/>
            <w:szCs w:val="24"/>
          </w:rPr>
          <w:t xml:space="preserve"> focused on </w:t>
        </w:r>
      </w:ins>
      <w:ins w:id="29" w:author="Foerster, Kevin" w:date="2019-04-24T10:32:00Z">
        <w:r>
          <w:rPr>
            <w:rFonts w:ascii="Times New Roman" w:hAnsi="Times New Roman" w:cs="Times New Roman"/>
            <w:sz w:val="24"/>
            <w:szCs w:val="24"/>
          </w:rPr>
          <w:t xml:space="preserve">wildlife </w:t>
        </w:r>
      </w:ins>
      <w:ins w:id="30" w:author="Foerster, Kevin" w:date="2019-04-24T10:29:00Z">
        <w:r>
          <w:rPr>
            <w:rFonts w:ascii="Times New Roman" w:hAnsi="Times New Roman" w:cs="Times New Roman"/>
            <w:sz w:val="24"/>
            <w:szCs w:val="24"/>
          </w:rPr>
          <w:t xml:space="preserve">disturbance and potential impacts to the Refuge and associated </w:t>
        </w:r>
      </w:ins>
      <w:ins w:id="31" w:author="Foerster, Kevin" w:date="2019-04-24T10:32:00Z">
        <w:r>
          <w:rPr>
            <w:rFonts w:ascii="Times New Roman" w:hAnsi="Times New Roman" w:cs="Times New Roman"/>
            <w:sz w:val="24"/>
            <w:szCs w:val="24"/>
          </w:rPr>
          <w:t>natural resources in the bay.</w:t>
        </w:r>
      </w:ins>
    </w:p>
    <w:p w14:paraId="652D38FD" w14:textId="77777777" w:rsidR="000848B8" w:rsidRPr="000848B8" w:rsidRDefault="000848B8">
      <w:pPr>
        <w:pStyle w:val="ListParagraph"/>
        <w:numPr>
          <w:ilvl w:val="0"/>
          <w:numId w:val="3"/>
        </w:numPr>
        <w:spacing w:line="240" w:lineRule="auto"/>
        <w:rPr>
          <w:ins w:id="32" w:author="Foerster, Kevin" w:date="2019-04-24T10:33:00Z"/>
          <w:rFonts w:ascii="Times New Roman" w:hAnsi="Times New Roman" w:cs="Times New Roman"/>
          <w:sz w:val="24"/>
          <w:szCs w:val="24"/>
        </w:rPr>
        <w:pPrChange w:id="33" w:author="McCarthy, Nicole" w:date="2019-04-24T14:53:00Z">
          <w:pPr>
            <w:pStyle w:val="ListParagraph"/>
            <w:numPr>
              <w:numId w:val="3"/>
            </w:numPr>
            <w:ind w:hanging="360"/>
          </w:pPr>
        </w:pPrChange>
      </w:pPr>
      <w:ins w:id="34" w:author="Foerster, Kevin" w:date="2019-04-24T10:33:00Z">
        <w:r w:rsidRPr="000848B8">
          <w:rPr>
            <w:rFonts w:ascii="Times New Roman" w:hAnsi="Times New Roman" w:cs="Times New Roman"/>
            <w:sz w:val="24"/>
            <w:szCs w:val="24"/>
          </w:rPr>
          <w:t xml:space="preserve">Tribal response to the Refuge position has been vehement and Refuge comments have been misinterpreted.  </w:t>
        </w:r>
      </w:ins>
    </w:p>
    <w:p w14:paraId="1AC64A9C" w14:textId="4D608F09" w:rsidR="00873E7D" w:rsidRPr="00D72C3A" w:rsidRDefault="00D72C3A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2C3A">
        <w:rPr>
          <w:rFonts w:ascii="Times New Roman" w:hAnsi="Times New Roman" w:cs="Times New Roman"/>
          <w:sz w:val="24"/>
          <w:szCs w:val="24"/>
        </w:rPr>
        <w:t>A commercial aquaculture operation as proposed by the Tribe would have an unacceptable level of impact to</w:t>
      </w:r>
      <w:r w:rsidR="00A301FB" w:rsidRPr="00D72C3A">
        <w:rPr>
          <w:rFonts w:ascii="Times New Roman" w:hAnsi="Times New Roman" w:cs="Times New Roman"/>
          <w:sz w:val="24"/>
          <w:szCs w:val="24"/>
        </w:rPr>
        <w:t xml:space="preserve"> the highest </w:t>
      </w:r>
      <w:r w:rsidRPr="00D72C3A">
        <w:rPr>
          <w:rFonts w:ascii="Times New Roman" w:hAnsi="Times New Roman" w:cs="Times New Roman"/>
          <w:sz w:val="24"/>
          <w:szCs w:val="24"/>
        </w:rPr>
        <w:t xml:space="preserve">migratory waterfowl and shorebird </w:t>
      </w:r>
      <w:r w:rsidR="00A301FB" w:rsidRPr="00D72C3A">
        <w:rPr>
          <w:rFonts w:ascii="Times New Roman" w:hAnsi="Times New Roman" w:cs="Times New Roman"/>
          <w:sz w:val="24"/>
          <w:szCs w:val="24"/>
        </w:rPr>
        <w:t>use area of the Refuge</w:t>
      </w:r>
      <w:r w:rsidR="00E97554">
        <w:rPr>
          <w:rFonts w:ascii="Times New Roman" w:hAnsi="Times New Roman" w:cs="Times New Roman"/>
          <w:sz w:val="24"/>
          <w:szCs w:val="24"/>
        </w:rPr>
        <w:t>,</w:t>
      </w:r>
      <w:r w:rsidRPr="00D72C3A">
        <w:rPr>
          <w:rFonts w:ascii="Times New Roman" w:hAnsi="Times New Roman" w:cs="Times New Roman"/>
          <w:sz w:val="24"/>
          <w:szCs w:val="24"/>
        </w:rPr>
        <w:t xml:space="preserve"> as well as to recovering eelgrass beds and substrate and benthic communities</w:t>
      </w:r>
      <w:r w:rsidR="00A301FB" w:rsidRPr="00D72C3A">
        <w:rPr>
          <w:rFonts w:ascii="Times New Roman" w:hAnsi="Times New Roman" w:cs="Times New Roman"/>
          <w:sz w:val="24"/>
          <w:szCs w:val="24"/>
        </w:rPr>
        <w:t xml:space="preserve">. </w:t>
      </w:r>
      <w:del w:id="35" w:author="Foerster, Kevin" w:date="2019-04-24T10:33:00Z">
        <w:r w:rsidRPr="00D72C3A" w:rsidDel="00E9257E">
          <w:rPr>
            <w:rFonts w:ascii="Times New Roman" w:hAnsi="Times New Roman" w:cs="Times New Roman"/>
            <w:sz w:val="24"/>
            <w:szCs w:val="24"/>
          </w:rPr>
          <w:delText xml:space="preserve">In addition, </w:delText>
        </w:r>
        <w:r w:rsidDel="00E9257E">
          <w:rPr>
            <w:rFonts w:ascii="Times New Roman" w:hAnsi="Times New Roman" w:cs="Times New Roman"/>
            <w:sz w:val="24"/>
            <w:szCs w:val="24"/>
          </w:rPr>
          <w:delText>a</w:delText>
        </w:r>
        <w:r w:rsidR="00873E7D" w:rsidRPr="00D72C3A" w:rsidDel="00E9257E">
          <w:rPr>
            <w:rFonts w:ascii="Times New Roman" w:hAnsi="Times New Roman" w:cs="Times New Roman"/>
            <w:sz w:val="24"/>
            <w:szCs w:val="24"/>
          </w:rPr>
          <w:delText xml:space="preserve">llowing a commercial aquaculture farm within the boundaries of Dungeness NWR will </w:delText>
        </w:r>
        <w:r w:rsidR="003965F5" w:rsidRPr="00D72C3A" w:rsidDel="00E9257E">
          <w:rPr>
            <w:rFonts w:ascii="Times New Roman" w:hAnsi="Times New Roman" w:cs="Times New Roman"/>
            <w:sz w:val="24"/>
            <w:szCs w:val="24"/>
          </w:rPr>
          <w:delText>establish precedence for aquaculture</w:delText>
        </w:r>
        <w:r w:rsidR="00873E7D" w:rsidRPr="00D72C3A" w:rsidDel="00E9257E">
          <w:rPr>
            <w:rFonts w:ascii="Times New Roman" w:hAnsi="Times New Roman" w:cs="Times New Roman"/>
            <w:sz w:val="24"/>
            <w:szCs w:val="24"/>
          </w:rPr>
          <w:delText xml:space="preserve"> in the greater Dungeness Basin</w:delText>
        </w:r>
        <w:r w:rsidDel="00E9257E">
          <w:rPr>
            <w:rFonts w:ascii="Times New Roman" w:hAnsi="Times New Roman" w:cs="Times New Roman"/>
            <w:sz w:val="24"/>
            <w:szCs w:val="24"/>
          </w:rPr>
          <w:delText xml:space="preserve"> that would further impact </w:delText>
        </w:r>
        <w:r w:rsidR="00E97554" w:rsidDel="00E9257E">
          <w:rPr>
            <w:rFonts w:ascii="Times New Roman" w:hAnsi="Times New Roman" w:cs="Times New Roman"/>
            <w:sz w:val="24"/>
            <w:szCs w:val="24"/>
          </w:rPr>
          <w:delText xml:space="preserve">Refuge </w:delText>
        </w:r>
        <w:r w:rsidDel="00E9257E">
          <w:rPr>
            <w:rFonts w:ascii="Times New Roman" w:hAnsi="Times New Roman" w:cs="Times New Roman"/>
            <w:sz w:val="24"/>
            <w:szCs w:val="24"/>
          </w:rPr>
          <w:delText xml:space="preserve">and area migratory bird resources. </w:delText>
        </w:r>
      </w:del>
    </w:p>
    <w:p w14:paraId="19815334" w14:textId="48260D27" w:rsidR="00927215" w:rsidRDefault="002F3CD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4747">
        <w:rPr>
          <w:rFonts w:ascii="Times New Roman" w:hAnsi="Times New Roman" w:cs="Times New Roman"/>
          <w:sz w:val="24"/>
          <w:szCs w:val="24"/>
        </w:rPr>
        <w:t xml:space="preserve">The Refuge </w:t>
      </w:r>
      <w:ins w:id="36" w:author="Foerster, Kevin" w:date="2019-04-24T10:34:00Z">
        <w:r w:rsidR="00E9257E">
          <w:rPr>
            <w:rFonts w:ascii="Times New Roman" w:hAnsi="Times New Roman" w:cs="Times New Roman"/>
            <w:sz w:val="24"/>
            <w:szCs w:val="24"/>
          </w:rPr>
          <w:t>ha</w:t>
        </w:r>
        <w:del w:id="37" w:author="McCarthy, Nicole" w:date="2019-04-24T14:54:00Z">
          <w:r w:rsidR="00E9257E" w:rsidDel="0098784F">
            <w:rPr>
              <w:rFonts w:ascii="Times New Roman" w:hAnsi="Times New Roman" w:cs="Times New Roman"/>
              <w:sz w:val="24"/>
              <w:szCs w:val="24"/>
            </w:rPr>
            <w:delText>ve</w:delText>
          </w:r>
        </w:del>
      </w:ins>
      <w:ins w:id="38" w:author="McCarthy, Nicole" w:date="2019-04-24T14:54:00Z">
        <w:r w:rsidR="0098784F">
          <w:rPr>
            <w:rFonts w:ascii="Times New Roman" w:hAnsi="Times New Roman" w:cs="Times New Roman"/>
            <w:sz w:val="24"/>
            <w:szCs w:val="24"/>
          </w:rPr>
          <w:t>s</w:t>
        </w:r>
      </w:ins>
      <w:ins w:id="39" w:author="Foerster, Kevin" w:date="2019-04-24T10:34:00Z">
        <w:r w:rsidR="00E9257E">
          <w:rPr>
            <w:rFonts w:ascii="Times New Roman" w:hAnsi="Times New Roman" w:cs="Times New Roman"/>
            <w:sz w:val="24"/>
            <w:szCs w:val="24"/>
          </w:rPr>
          <w:t xml:space="preserve"> suggested</w:t>
        </w:r>
      </w:ins>
      <w:del w:id="40" w:author="Foerster, Kevin" w:date="2019-04-24T10:34:00Z">
        <w:r w:rsidR="00241628" w:rsidRPr="00D84747" w:rsidDel="00E9257E">
          <w:rPr>
            <w:rFonts w:ascii="Times New Roman" w:hAnsi="Times New Roman" w:cs="Times New Roman"/>
            <w:sz w:val="24"/>
            <w:szCs w:val="24"/>
          </w:rPr>
          <w:delText>is amenable to evaluating</w:delText>
        </w:r>
      </w:del>
      <w:r w:rsidR="00241628" w:rsidRPr="00D84747">
        <w:rPr>
          <w:rFonts w:ascii="Times New Roman" w:hAnsi="Times New Roman" w:cs="Times New Roman"/>
          <w:sz w:val="24"/>
          <w:szCs w:val="24"/>
        </w:rPr>
        <w:t xml:space="preserve"> </w:t>
      </w:r>
      <w:r w:rsidRPr="00D84747">
        <w:rPr>
          <w:rFonts w:ascii="Times New Roman" w:hAnsi="Times New Roman" w:cs="Times New Roman"/>
          <w:sz w:val="24"/>
          <w:szCs w:val="24"/>
        </w:rPr>
        <w:t>a</w:t>
      </w:r>
      <w:r w:rsidR="00873E7D" w:rsidRPr="00D84747">
        <w:rPr>
          <w:rFonts w:ascii="Times New Roman" w:hAnsi="Times New Roman" w:cs="Times New Roman"/>
          <w:sz w:val="24"/>
          <w:szCs w:val="24"/>
        </w:rPr>
        <w:t>lternate sites</w:t>
      </w:r>
      <w:r w:rsidRPr="00D84747">
        <w:rPr>
          <w:rFonts w:ascii="Times New Roman" w:hAnsi="Times New Roman" w:cs="Times New Roman"/>
          <w:sz w:val="24"/>
          <w:szCs w:val="24"/>
        </w:rPr>
        <w:t xml:space="preserve"> </w:t>
      </w:r>
      <w:ins w:id="41" w:author="Foerster, Kevin" w:date="2019-04-24T10:34:00Z">
        <w:del w:id="42" w:author="McCarthy, Nicole" w:date="2019-04-24T15:04:00Z">
          <w:r w:rsidR="00E9257E" w:rsidDel="005C3999">
            <w:rPr>
              <w:rFonts w:ascii="Times New Roman" w:hAnsi="Times New Roman" w:cs="Times New Roman"/>
              <w:sz w:val="24"/>
              <w:szCs w:val="24"/>
            </w:rPr>
            <w:delText xml:space="preserve">(ie. non-Refuge) </w:delText>
          </w:r>
        </w:del>
      </w:ins>
      <w:r w:rsidRPr="00D84747">
        <w:rPr>
          <w:rFonts w:ascii="Times New Roman" w:hAnsi="Times New Roman" w:cs="Times New Roman"/>
          <w:sz w:val="24"/>
          <w:szCs w:val="24"/>
        </w:rPr>
        <w:t>for commercial oyster cultivation along</w:t>
      </w:r>
      <w:r w:rsidR="00873E7D" w:rsidRPr="00D84747">
        <w:rPr>
          <w:rFonts w:ascii="Times New Roman" w:hAnsi="Times New Roman" w:cs="Times New Roman"/>
          <w:sz w:val="24"/>
          <w:szCs w:val="24"/>
        </w:rPr>
        <w:t xml:space="preserve"> the so</w:t>
      </w:r>
      <w:r w:rsidRPr="00D84747">
        <w:rPr>
          <w:rFonts w:ascii="Times New Roman" w:hAnsi="Times New Roman" w:cs="Times New Roman"/>
          <w:sz w:val="24"/>
          <w:szCs w:val="24"/>
        </w:rPr>
        <w:t xml:space="preserve">uthern shore of Dungeness Bay that provide easier access and limit disturbance to important </w:t>
      </w:r>
      <w:r w:rsidR="00873E7D" w:rsidRPr="00D84747">
        <w:rPr>
          <w:rFonts w:ascii="Times New Roman" w:hAnsi="Times New Roman" w:cs="Times New Roman"/>
          <w:sz w:val="24"/>
          <w:szCs w:val="24"/>
        </w:rPr>
        <w:t xml:space="preserve">migratory bird resources. </w:t>
      </w:r>
    </w:p>
    <w:p w14:paraId="4142740E" w14:textId="4FD4C1BE" w:rsidR="00D72C3A" w:rsidRDefault="00513DB7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del w:id="43" w:author="McCarthy, Nicole" w:date="2019-04-24T14:54:00Z">
        <w:r w:rsidDel="0098784F">
          <w:rPr>
            <w:rFonts w:ascii="Times New Roman" w:hAnsi="Times New Roman" w:cs="Times New Roman"/>
            <w:sz w:val="24"/>
            <w:szCs w:val="24"/>
          </w:rPr>
          <w:delText xml:space="preserve">There is concern by </w:delText>
        </w:r>
      </w:del>
      <w:ins w:id="44" w:author="McCarthy, Nicole" w:date="2019-04-24T14:54:00Z">
        <w:r w:rsidR="0098784F">
          <w:rPr>
            <w:rFonts w:ascii="Times New Roman" w:hAnsi="Times New Roman" w:cs="Times New Roman"/>
            <w:sz w:val="24"/>
            <w:szCs w:val="24"/>
          </w:rPr>
          <w:t xml:space="preserve">The </w:t>
        </w:r>
      </w:ins>
      <w:r>
        <w:rPr>
          <w:rFonts w:ascii="Times New Roman" w:hAnsi="Times New Roman" w:cs="Times New Roman"/>
          <w:sz w:val="24"/>
          <w:szCs w:val="24"/>
        </w:rPr>
        <w:t xml:space="preserve">Audubon </w:t>
      </w:r>
      <w:r w:rsidR="00E97554">
        <w:rPr>
          <w:rFonts w:ascii="Times New Roman" w:hAnsi="Times New Roman" w:cs="Times New Roman"/>
          <w:sz w:val="24"/>
          <w:szCs w:val="24"/>
        </w:rPr>
        <w:t xml:space="preserve">Society </w:t>
      </w:r>
      <w:r>
        <w:rPr>
          <w:rFonts w:ascii="Times New Roman" w:hAnsi="Times New Roman" w:cs="Times New Roman"/>
          <w:sz w:val="24"/>
          <w:szCs w:val="24"/>
        </w:rPr>
        <w:t xml:space="preserve">and the local and regional public </w:t>
      </w:r>
      <w:ins w:id="45" w:author="McCarthy, Nicole" w:date="2019-04-24T14:55:00Z">
        <w:r w:rsidR="0098784F">
          <w:rPr>
            <w:rFonts w:ascii="Times New Roman" w:hAnsi="Times New Roman" w:cs="Times New Roman"/>
            <w:sz w:val="24"/>
            <w:szCs w:val="24"/>
          </w:rPr>
          <w:t xml:space="preserve">are concerned with </w:t>
        </w:r>
      </w:ins>
      <w:del w:id="46" w:author="McCarthy, Nicole" w:date="2019-04-24T14:55:00Z">
        <w:r w:rsidDel="0098784F">
          <w:rPr>
            <w:rFonts w:ascii="Times New Roman" w:hAnsi="Times New Roman" w:cs="Times New Roman"/>
            <w:sz w:val="24"/>
            <w:szCs w:val="24"/>
          </w:rPr>
          <w:delText xml:space="preserve">regarding the </w:delText>
        </w:r>
      </w:del>
      <w:r>
        <w:rPr>
          <w:rFonts w:ascii="Times New Roman" w:hAnsi="Times New Roman" w:cs="Times New Roman"/>
          <w:sz w:val="24"/>
          <w:szCs w:val="24"/>
        </w:rPr>
        <w:t>visual and resource impacts from commercial aqua</w:t>
      </w:r>
      <w:r w:rsidR="000D0AD1">
        <w:rPr>
          <w:rFonts w:ascii="Times New Roman" w:hAnsi="Times New Roman" w:cs="Times New Roman"/>
          <w:sz w:val="24"/>
          <w:szCs w:val="24"/>
        </w:rPr>
        <w:t xml:space="preserve">culture within the Dungeness </w:t>
      </w:r>
      <w:r>
        <w:rPr>
          <w:rFonts w:ascii="Times New Roman" w:hAnsi="Times New Roman" w:cs="Times New Roman"/>
          <w:sz w:val="24"/>
          <w:szCs w:val="24"/>
        </w:rPr>
        <w:t xml:space="preserve">Basin. </w:t>
      </w:r>
    </w:p>
    <w:p w14:paraId="1DD7B26C" w14:textId="02141B27" w:rsidR="00513DB7" w:rsidRPr="00D84747" w:rsidRDefault="00513DB7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  <w:pPrChange w:id="47" w:author="McCarthy, Nicole" w:date="2019-04-24T14:53:00Z">
          <w:pPr>
            <w:pStyle w:val="ListParagraph"/>
            <w:numPr>
              <w:numId w:val="3"/>
            </w:numPr>
            <w:spacing w:line="240" w:lineRule="auto"/>
            <w:ind w:hanging="360"/>
          </w:pPr>
        </w:pPrChange>
      </w:pPr>
      <w:del w:id="48" w:author="Foerster, Kevin" w:date="2019-04-24T10:32:00Z">
        <w:r w:rsidDel="000848B8">
          <w:rPr>
            <w:rFonts w:ascii="Times New Roman" w:hAnsi="Times New Roman" w:cs="Times New Roman"/>
            <w:sz w:val="24"/>
            <w:szCs w:val="24"/>
          </w:rPr>
          <w:delText xml:space="preserve">Tribal response to the Refuge position has been vehement and </w:delText>
        </w:r>
        <w:r w:rsidR="00E97554" w:rsidDel="000848B8">
          <w:rPr>
            <w:rFonts w:ascii="Times New Roman" w:hAnsi="Times New Roman" w:cs="Times New Roman"/>
            <w:sz w:val="24"/>
            <w:szCs w:val="24"/>
          </w:rPr>
          <w:delText xml:space="preserve">Refuge comments have been </w:delText>
        </w:r>
        <w:r w:rsidDel="000848B8">
          <w:rPr>
            <w:rFonts w:ascii="Times New Roman" w:hAnsi="Times New Roman" w:cs="Times New Roman"/>
            <w:sz w:val="24"/>
            <w:szCs w:val="24"/>
          </w:rPr>
          <w:delText xml:space="preserve">misinterpreted.  </w:delText>
        </w:r>
      </w:del>
    </w:p>
    <w:sectPr w:rsidR="00513DB7" w:rsidRPr="00D84747" w:rsidSect="00860167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2648A"/>
    <w:multiLevelType w:val="hybridMultilevel"/>
    <w:tmpl w:val="87B80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D52E3"/>
    <w:multiLevelType w:val="hybridMultilevel"/>
    <w:tmpl w:val="429E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02E85"/>
    <w:multiLevelType w:val="hybridMultilevel"/>
    <w:tmpl w:val="B1B02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oerster, Kevin">
    <w15:presenceInfo w15:providerId="AD" w15:userId="S-1-5-21-2589800181-1723214923-4271176276-4299"/>
  </w15:person>
  <w15:person w15:author="McCarthy, Nicole">
    <w15:presenceInfo w15:providerId="AD" w15:userId="S-1-5-21-2589800181-1723214923-4271176276-139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AB"/>
    <w:rsid w:val="00007034"/>
    <w:rsid w:val="00014C52"/>
    <w:rsid w:val="00031591"/>
    <w:rsid w:val="000643D8"/>
    <w:rsid w:val="000848B8"/>
    <w:rsid w:val="000B7E33"/>
    <w:rsid w:val="000C055D"/>
    <w:rsid w:val="000D0AD1"/>
    <w:rsid w:val="000D0AEA"/>
    <w:rsid w:val="000D4FBE"/>
    <w:rsid w:val="000F0BBA"/>
    <w:rsid w:val="001025F8"/>
    <w:rsid w:val="00106F9A"/>
    <w:rsid w:val="00115A08"/>
    <w:rsid w:val="00120296"/>
    <w:rsid w:val="001212C6"/>
    <w:rsid w:val="00141F75"/>
    <w:rsid w:val="001A50CA"/>
    <w:rsid w:val="00203186"/>
    <w:rsid w:val="00216DAB"/>
    <w:rsid w:val="0021715B"/>
    <w:rsid w:val="00241628"/>
    <w:rsid w:val="002623AD"/>
    <w:rsid w:val="00275346"/>
    <w:rsid w:val="0028165F"/>
    <w:rsid w:val="002856CB"/>
    <w:rsid w:val="00287D82"/>
    <w:rsid w:val="002C2655"/>
    <w:rsid w:val="002F3CD1"/>
    <w:rsid w:val="00304B03"/>
    <w:rsid w:val="00313AAF"/>
    <w:rsid w:val="0031560F"/>
    <w:rsid w:val="0034679E"/>
    <w:rsid w:val="00365B9F"/>
    <w:rsid w:val="00392F81"/>
    <w:rsid w:val="003965F5"/>
    <w:rsid w:val="003C166B"/>
    <w:rsid w:val="003C4C42"/>
    <w:rsid w:val="003E7EAF"/>
    <w:rsid w:val="00410119"/>
    <w:rsid w:val="00424DB3"/>
    <w:rsid w:val="00463902"/>
    <w:rsid w:val="00484524"/>
    <w:rsid w:val="00484CE6"/>
    <w:rsid w:val="004B6615"/>
    <w:rsid w:val="004F681F"/>
    <w:rsid w:val="00513DB7"/>
    <w:rsid w:val="0054701A"/>
    <w:rsid w:val="005542C0"/>
    <w:rsid w:val="0057525B"/>
    <w:rsid w:val="00577414"/>
    <w:rsid w:val="005962C7"/>
    <w:rsid w:val="005C3999"/>
    <w:rsid w:val="005D3BD4"/>
    <w:rsid w:val="006452FF"/>
    <w:rsid w:val="00652DAA"/>
    <w:rsid w:val="006C10FB"/>
    <w:rsid w:val="006E2DDE"/>
    <w:rsid w:val="00711D0B"/>
    <w:rsid w:val="0072285B"/>
    <w:rsid w:val="00735C42"/>
    <w:rsid w:val="00745AE7"/>
    <w:rsid w:val="00747889"/>
    <w:rsid w:val="00795DE5"/>
    <w:rsid w:val="007B1A79"/>
    <w:rsid w:val="007D03BA"/>
    <w:rsid w:val="00816974"/>
    <w:rsid w:val="00836674"/>
    <w:rsid w:val="00841436"/>
    <w:rsid w:val="00860167"/>
    <w:rsid w:val="00864F95"/>
    <w:rsid w:val="00873E7D"/>
    <w:rsid w:val="008970BC"/>
    <w:rsid w:val="008C15F6"/>
    <w:rsid w:val="008C2947"/>
    <w:rsid w:val="008C4820"/>
    <w:rsid w:val="008E783F"/>
    <w:rsid w:val="00927215"/>
    <w:rsid w:val="009513DE"/>
    <w:rsid w:val="009532A0"/>
    <w:rsid w:val="00974771"/>
    <w:rsid w:val="00975CD5"/>
    <w:rsid w:val="0098784F"/>
    <w:rsid w:val="009A2303"/>
    <w:rsid w:val="009C5CAA"/>
    <w:rsid w:val="00A301FB"/>
    <w:rsid w:val="00A42372"/>
    <w:rsid w:val="00A84D18"/>
    <w:rsid w:val="00AA0BCC"/>
    <w:rsid w:val="00AA6762"/>
    <w:rsid w:val="00AB3974"/>
    <w:rsid w:val="00AB7E57"/>
    <w:rsid w:val="00AC100E"/>
    <w:rsid w:val="00AC709E"/>
    <w:rsid w:val="00B23F16"/>
    <w:rsid w:val="00B4717D"/>
    <w:rsid w:val="00B54D87"/>
    <w:rsid w:val="00B7100C"/>
    <w:rsid w:val="00B73E58"/>
    <w:rsid w:val="00B92069"/>
    <w:rsid w:val="00BA56B2"/>
    <w:rsid w:val="00BE1309"/>
    <w:rsid w:val="00BE14F2"/>
    <w:rsid w:val="00BF0733"/>
    <w:rsid w:val="00C019B2"/>
    <w:rsid w:val="00C17760"/>
    <w:rsid w:val="00C47D57"/>
    <w:rsid w:val="00C72ADF"/>
    <w:rsid w:val="00C809DF"/>
    <w:rsid w:val="00C82C36"/>
    <w:rsid w:val="00C9325B"/>
    <w:rsid w:val="00CC1016"/>
    <w:rsid w:val="00CD58E6"/>
    <w:rsid w:val="00CE6378"/>
    <w:rsid w:val="00CE71FB"/>
    <w:rsid w:val="00D02123"/>
    <w:rsid w:val="00D073C3"/>
    <w:rsid w:val="00D1583B"/>
    <w:rsid w:val="00D304EC"/>
    <w:rsid w:val="00D4239A"/>
    <w:rsid w:val="00D55CA7"/>
    <w:rsid w:val="00D72C3A"/>
    <w:rsid w:val="00D84747"/>
    <w:rsid w:val="00D878EB"/>
    <w:rsid w:val="00DB4B56"/>
    <w:rsid w:val="00DC7468"/>
    <w:rsid w:val="00DD0CF5"/>
    <w:rsid w:val="00E0218B"/>
    <w:rsid w:val="00E222E0"/>
    <w:rsid w:val="00E31BF8"/>
    <w:rsid w:val="00E32640"/>
    <w:rsid w:val="00E411C7"/>
    <w:rsid w:val="00E65FE3"/>
    <w:rsid w:val="00E76F15"/>
    <w:rsid w:val="00E85308"/>
    <w:rsid w:val="00E9257E"/>
    <w:rsid w:val="00E97554"/>
    <w:rsid w:val="00EC0E9B"/>
    <w:rsid w:val="00F23787"/>
    <w:rsid w:val="00F24A5D"/>
    <w:rsid w:val="00F31677"/>
    <w:rsid w:val="00F44CE7"/>
    <w:rsid w:val="00F61396"/>
    <w:rsid w:val="00F84DF6"/>
    <w:rsid w:val="00FE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3FC78"/>
  <w15:docId w15:val="{867C6FBF-B8A7-4FEA-9381-D7E7F942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5F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5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5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uggler\Downloads\Information%20Briefing%20Memorandum%20for%20the%20Secretary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Information Briefing Memorandum for the Secretary (2).dotx</Template>
  <TotalTime>0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Huggler, Matthew</dc:creator>
  <cp:lastModifiedBy>Stenvall, Charlie</cp:lastModifiedBy>
  <cp:revision>2</cp:revision>
  <cp:lastPrinted>2019-02-15T22:12:00Z</cp:lastPrinted>
  <dcterms:created xsi:type="dcterms:W3CDTF">2019-04-25T14:47:00Z</dcterms:created>
  <dcterms:modified xsi:type="dcterms:W3CDTF">2019-04-25T14:47:00Z</dcterms:modified>
</cp:coreProperties>
</file>